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26261C54"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3715F328"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1C1886">
                                    <w:rPr>
                                      <w:rFonts w:asciiTheme="minorHAnsi" w:hAnsiTheme="minorHAnsi"/>
                                      <w:color w:val="4F81BD" w:themeColor="accent1"/>
                                      <w:sz w:val="24"/>
                                      <w:szCs w:val="24"/>
                                    </w:rPr>
                                    <w:t>T.S.</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3715F328"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1C1886">
                              <w:rPr>
                                <w:rFonts w:asciiTheme="minorHAnsi" w:hAnsiTheme="minorHAnsi"/>
                                <w:color w:val="4F81BD" w:themeColor="accent1"/>
                                <w:sz w:val="24"/>
                                <w:szCs w:val="24"/>
                              </w:rPr>
                              <w:t>T.S.</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1C1886">
              <w:rPr>
                <w:rFonts w:asciiTheme="minorHAnsi" w:hAnsiTheme="minorHAnsi"/>
              </w:rPr>
              <w:t>Tracey Shelton</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046D9DD6"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w:t>
            </w:r>
            <w:r w:rsidR="001C1886">
              <w:rPr>
                <w:rFonts w:asciiTheme="minorHAnsi" w:hAnsiTheme="minorHAnsi"/>
                <w:szCs w:val="24"/>
              </w:rPr>
              <w:t>9</w:t>
            </w:r>
            <w:r w:rsidRPr="00520E92">
              <w:rPr>
                <w:rFonts w:asciiTheme="minorHAnsi" w:hAnsiTheme="minorHAnsi"/>
                <w:szCs w:val="24"/>
              </w:rPr>
              <w:t>/</w:t>
            </w:r>
            <w:r w:rsidR="001C1886">
              <w:rPr>
                <w:rFonts w:asciiTheme="minorHAnsi" w:hAnsiTheme="minorHAnsi"/>
                <w:szCs w:val="24"/>
              </w:rPr>
              <w:t>12</w:t>
            </w:r>
            <w:r w:rsidRPr="00520E92">
              <w:rPr>
                <w:rFonts w:asciiTheme="minorHAnsi" w:hAnsiTheme="minorHAnsi"/>
                <w:szCs w:val="24"/>
              </w:rPr>
              <w:t>/</w:t>
            </w:r>
            <w:r w:rsidR="007C2285">
              <w:rPr>
                <w:rFonts w:asciiTheme="minorHAnsi" w:hAnsiTheme="minorHAnsi"/>
                <w:szCs w:val="24"/>
              </w:rPr>
              <w:t>202</w:t>
            </w:r>
            <w:r w:rsidR="001C1886">
              <w:rPr>
                <w:rFonts w:asciiTheme="minorHAnsi" w:hAnsiTheme="minorHAnsi"/>
                <w:szCs w:val="24"/>
              </w:rPr>
              <w:t>2</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0D372873"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w:t>
            </w:r>
            <w:r w:rsidR="001C1886">
              <w:rPr>
                <w:rFonts w:asciiTheme="minorHAnsi" w:hAnsiTheme="minorHAnsi"/>
                <w:szCs w:val="24"/>
              </w:rPr>
              <w:t>9</w:t>
            </w:r>
            <w:r w:rsidRPr="00520E92">
              <w:rPr>
                <w:rFonts w:asciiTheme="minorHAnsi" w:hAnsiTheme="minorHAnsi"/>
                <w:szCs w:val="24"/>
              </w:rPr>
              <w:t>/</w:t>
            </w:r>
            <w:r w:rsidR="001C1886">
              <w:rPr>
                <w:rFonts w:asciiTheme="minorHAnsi" w:hAnsiTheme="minorHAnsi"/>
                <w:szCs w:val="24"/>
              </w:rPr>
              <w:t>12</w:t>
            </w:r>
            <w:r w:rsidRPr="00520E92">
              <w:rPr>
                <w:rFonts w:asciiTheme="minorHAnsi" w:hAnsiTheme="minorHAnsi"/>
                <w:szCs w:val="24"/>
              </w:rPr>
              <w:t>/</w:t>
            </w:r>
            <w:r w:rsidR="000B0D88">
              <w:rPr>
                <w:rFonts w:asciiTheme="minorHAnsi" w:hAnsiTheme="minorHAnsi"/>
                <w:szCs w:val="24"/>
              </w:rPr>
              <w:t>202</w:t>
            </w:r>
            <w:r w:rsidR="001C1886">
              <w:rPr>
                <w:rFonts w:asciiTheme="minorHAnsi" w:hAnsiTheme="minorHAnsi"/>
                <w:szCs w:val="24"/>
              </w:rPr>
              <w:t>2</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F9B74" w14:textId="77777777" w:rsidR="00DA0A06" w:rsidRDefault="00DA0A06" w:rsidP="00A51B20">
      <w:pPr>
        <w:spacing w:after="0" w:line="240" w:lineRule="auto"/>
      </w:pPr>
      <w:r>
        <w:separator/>
      </w:r>
    </w:p>
  </w:endnote>
  <w:endnote w:type="continuationSeparator" w:id="0">
    <w:p w14:paraId="7FC5F268" w14:textId="77777777" w:rsidR="00DA0A06" w:rsidRDefault="00DA0A06"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AFC34" w14:textId="77777777" w:rsidR="00DA0A06" w:rsidRDefault="00DA0A06" w:rsidP="00A51B20">
      <w:pPr>
        <w:spacing w:after="0" w:line="240" w:lineRule="auto"/>
      </w:pPr>
      <w:r>
        <w:separator/>
      </w:r>
    </w:p>
  </w:footnote>
  <w:footnote w:type="continuationSeparator" w:id="0">
    <w:p w14:paraId="5AEF638A" w14:textId="77777777" w:rsidR="00DA0A06" w:rsidRDefault="00DA0A06"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23694"/>
    <w:rsid w:val="00031819"/>
    <w:rsid w:val="00034565"/>
    <w:rsid w:val="000A6C5F"/>
    <w:rsid w:val="000B0D88"/>
    <w:rsid w:val="000B1EDD"/>
    <w:rsid w:val="00112C57"/>
    <w:rsid w:val="001148BA"/>
    <w:rsid w:val="0013238E"/>
    <w:rsid w:val="001515C9"/>
    <w:rsid w:val="0015245C"/>
    <w:rsid w:val="00153667"/>
    <w:rsid w:val="00185743"/>
    <w:rsid w:val="001C1886"/>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62136"/>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82417"/>
    <w:rsid w:val="00AB02FF"/>
    <w:rsid w:val="00B10045"/>
    <w:rsid w:val="00B24E32"/>
    <w:rsid w:val="00B35E20"/>
    <w:rsid w:val="00B420BC"/>
    <w:rsid w:val="00B654E7"/>
    <w:rsid w:val="00B91F5D"/>
    <w:rsid w:val="00BC29D1"/>
    <w:rsid w:val="00BD6F4E"/>
    <w:rsid w:val="00BF1BCD"/>
    <w:rsid w:val="00BF3FE4"/>
    <w:rsid w:val="00C67DC7"/>
    <w:rsid w:val="00C853D8"/>
    <w:rsid w:val="00CA6266"/>
    <w:rsid w:val="00CB58B8"/>
    <w:rsid w:val="00CC7F31"/>
    <w:rsid w:val="00CD6892"/>
    <w:rsid w:val="00D15430"/>
    <w:rsid w:val="00D20756"/>
    <w:rsid w:val="00D23249"/>
    <w:rsid w:val="00D46818"/>
    <w:rsid w:val="00D82AD4"/>
    <w:rsid w:val="00DA0A06"/>
    <w:rsid w:val="00DC6700"/>
    <w:rsid w:val="00DD4CA9"/>
    <w:rsid w:val="00E03F3C"/>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7027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158F6-0809-492E-8B65-7342E86FF459}">
  <ds:schemaRefs>
    <ds:schemaRef ds:uri="http://schemas.microsoft.com/sharepoint/events"/>
  </ds:schemaRefs>
</ds:datastoreItem>
</file>

<file path=customXml/itemProps2.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5.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8</cp:revision>
  <dcterms:created xsi:type="dcterms:W3CDTF">2023-07-17T13:23:00Z</dcterms:created>
  <dcterms:modified xsi:type="dcterms:W3CDTF">2025-11-08T08:49:00Z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